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1D5ABA52" w14:textId="77777777">
        <w:tc>
          <w:tcPr>
            <w:tcW w:w="1620" w:type="dxa"/>
            <w:tcBorders>
              <w:bottom w:val="single" w:sz="4" w:space="0" w:color="auto"/>
            </w:tcBorders>
            <w:shd w:val="clear" w:color="auto" w:fill="FFFFFF"/>
            <w:vAlign w:val="center"/>
          </w:tcPr>
          <w:p w14:paraId="4C6246C7"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7142248B" w14:textId="0DC4C75A" w:rsidR="00152993" w:rsidRDefault="00F34701">
            <w:pPr>
              <w:pStyle w:val="Header"/>
            </w:pPr>
            <w:hyperlink r:id="rId11" w:history="1">
              <w:r w:rsidRPr="00DF5E67">
                <w:rPr>
                  <w:rStyle w:val="Hyperlink"/>
                </w:rPr>
                <w:t>133</w:t>
              </w:r>
            </w:hyperlink>
          </w:p>
        </w:tc>
        <w:tc>
          <w:tcPr>
            <w:tcW w:w="1440" w:type="dxa"/>
            <w:tcBorders>
              <w:bottom w:val="single" w:sz="4" w:space="0" w:color="auto"/>
            </w:tcBorders>
            <w:shd w:val="clear" w:color="auto" w:fill="FFFFFF"/>
            <w:vAlign w:val="center"/>
          </w:tcPr>
          <w:p w14:paraId="1180EA0D"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199FAA73" w14:textId="77777777" w:rsidR="00152993" w:rsidRDefault="00F34701">
            <w:pPr>
              <w:pStyle w:val="Header"/>
            </w:pPr>
            <w:r w:rsidRPr="00F34701">
              <w:t>Clarifying Legacy Generation Breaker Control for PGRR115 Implementation</w:t>
            </w:r>
          </w:p>
        </w:tc>
      </w:tr>
    </w:tbl>
    <w:p w14:paraId="3CAAACA3"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580449CE"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77126267"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755F77E" w14:textId="14805768" w:rsidR="00152993" w:rsidRDefault="00F34701">
            <w:pPr>
              <w:pStyle w:val="NormalArial"/>
            </w:pPr>
            <w:r>
              <w:t xml:space="preserve">November </w:t>
            </w:r>
            <w:r w:rsidR="001F56F2">
              <w:t>6</w:t>
            </w:r>
            <w:r>
              <w:t>, 2025</w:t>
            </w:r>
          </w:p>
        </w:tc>
      </w:tr>
    </w:tbl>
    <w:p w14:paraId="3790440B"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261B3937" w14:textId="77777777">
        <w:trPr>
          <w:trHeight w:val="440"/>
        </w:trPr>
        <w:tc>
          <w:tcPr>
            <w:tcW w:w="10440" w:type="dxa"/>
            <w:gridSpan w:val="2"/>
            <w:tcBorders>
              <w:top w:val="single" w:sz="4" w:space="0" w:color="auto"/>
            </w:tcBorders>
            <w:shd w:val="clear" w:color="auto" w:fill="FFFFFF"/>
            <w:vAlign w:val="center"/>
          </w:tcPr>
          <w:p w14:paraId="7611DB69" w14:textId="77777777" w:rsidR="00152993" w:rsidRDefault="00152993">
            <w:pPr>
              <w:pStyle w:val="Header"/>
              <w:jc w:val="center"/>
            </w:pPr>
            <w:r>
              <w:t>Submitter’s Information</w:t>
            </w:r>
          </w:p>
        </w:tc>
      </w:tr>
      <w:tr w:rsidR="00152993" w14:paraId="7E10D528" w14:textId="77777777">
        <w:trPr>
          <w:trHeight w:val="350"/>
        </w:trPr>
        <w:tc>
          <w:tcPr>
            <w:tcW w:w="2880" w:type="dxa"/>
            <w:shd w:val="clear" w:color="auto" w:fill="FFFFFF"/>
            <w:vAlign w:val="center"/>
          </w:tcPr>
          <w:p w14:paraId="7D6EC65F" w14:textId="77777777" w:rsidR="00152993" w:rsidRPr="00EC55B3" w:rsidRDefault="00152993" w:rsidP="00EC55B3">
            <w:pPr>
              <w:pStyle w:val="Header"/>
            </w:pPr>
            <w:r w:rsidRPr="00EC55B3">
              <w:t>Name</w:t>
            </w:r>
          </w:p>
        </w:tc>
        <w:tc>
          <w:tcPr>
            <w:tcW w:w="7560" w:type="dxa"/>
            <w:vAlign w:val="center"/>
          </w:tcPr>
          <w:p w14:paraId="1DBD3116" w14:textId="4AC898EA" w:rsidR="00152993" w:rsidRDefault="00DB4975">
            <w:pPr>
              <w:pStyle w:val="NormalArial"/>
            </w:pPr>
            <w:r>
              <w:t>Monica Jha; Katie Rich; Ned Bonskowski</w:t>
            </w:r>
          </w:p>
        </w:tc>
      </w:tr>
      <w:tr w:rsidR="00DB4975" w14:paraId="11C11136" w14:textId="77777777">
        <w:trPr>
          <w:trHeight w:val="350"/>
        </w:trPr>
        <w:tc>
          <w:tcPr>
            <w:tcW w:w="2880" w:type="dxa"/>
            <w:shd w:val="clear" w:color="auto" w:fill="FFFFFF"/>
            <w:vAlign w:val="center"/>
          </w:tcPr>
          <w:p w14:paraId="66CE5A43" w14:textId="77777777" w:rsidR="00DB4975" w:rsidRPr="00EC55B3" w:rsidRDefault="00DB4975" w:rsidP="00DB4975">
            <w:pPr>
              <w:pStyle w:val="Header"/>
            </w:pPr>
            <w:r w:rsidRPr="00EC55B3">
              <w:t>E-mail Address</w:t>
            </w:r>
          </w:p>
        </w:tc>
        <w:tc>
          <w:tcPr>
            <w:tcW w:w="7560" w:type="dxa"/>
            <w:vAlign w:val="center"/>
          </w:tcPr>
          <w:p w14:paraId="1569AA90" w14:textId="5BD9486F" w:rsidR="00DB4975" w:rsidRDefault="00DB4975" w:rsidP="00DB4975">
            <w:pPr>
              <w:pStyle w:val="NormalArial"/>
            </w:pPr>
            <w:hyperlink r:id="rId12" w:history="1">
              <w:r w:rsidRPr="00605656">
                <w:rPr>
                  <w:rStyle w:val="Hyperlink"/>
                </w:rPr>
                <w:t>Monica.Jha@vistracorp.com</w:t>
              </w:r>
            </w:hyperlink>
            <w:r w:rsidRPr="00605656">
              <w:t xml:space="preserve">; </w:t>
            </w:r>
            <w:hyperlink r:id="rId13" w:history="1">
              <w:r w:rsidRPr="00605656">
                <w:rPr>
                  <w:rStyle w:val="Hyperlink"/>
                </w:rPr>
                <w:t>Katie.Rich@vistracorp.com</w:t>
              </w:r>
            </w:hyperlink>
            <w:r w:rsidRPr="00605656">
              <w:t xml:space="preserve">; </w:t>
            </w:r>
            <w:hyperlink r:id="rId14" w:history="1">
              <w:r w:rsidRPr="008D7997">
                <w:rPr>
                  <w:rStyle w:val="Hyperlink"/>
                </w:rPr>
                <w:t>ned.bonskowski@vistracorp.com</w:t>
              </w:r>
            </w:hyperlink>
            <w:r>
              <w:t xml:space="preserve"> </w:t>
            </w:r>
          </w:p>
        </w:tc>
      </w:tr>
      <w:tr w:rsidR="00DB4975" w14:paraId="4E99409E" w14:textId="77777777">
        <w:trPr>
          <w:trHeight w:val="350"/>
        </w:trPr>
        <w:tc>
          <w:tcPr>
            <w:tcW w:w="2880" w:type="dxa"/>
            <w:shd w:val="clear" w:color="auto" w:fill="FFFFFF"/>
            <w:vAlign w:val="center"/>
          </w:tcPr>
          <w:p w14:paraId="36BDEF41" w14:textId="77777777" w:rsidR="00DB4975" w:rsidRPr="00EC55B3" w:rsidRDefault="00DB4975" w:rsidP="00DB4975">
            <w:pPr>
              <w:pStyle w:val="Header"/>
            </w:pPr>
            <w:r w:rsidRPr="00EC55B3">
              <w:t>Company</w:t>
            </w:r>
          </w:p>
        </w:tc>
        <w:tc>
          <w:tcPr>
            <w:tcW w:w="7560" w:type="dxa"/>
            <w:vAlign w:val="center"/>
          </w:tcPr>
          <w:p w14:paraId="2F9051A7" w14:textId="0E0DF934" w:rsidR="00DB4975" w:rsidRDefault="00DB4975" w:rsidP="00DB4975">
            <w:pPr>
              <w:pStyle w:val="NormalArial"/>
            </w:pPr>
            <w:r>
              <w:t>Vistra Operations Company LLC</w:t>
            </w:r>
          </w:p>
        </w:tc>
      </w:tr>
      <w:tr w:rsidR="00DB4975" w14:paraId="66996C43" w14:textId="77777777">
        <w:trPr>
          <w:trHeight w:val="350"/>
        </w:trPr>
        <w:tc>
          <w:tcPr>
            <w:tcW w:w="2880" w:type="dxa"/>
            <w:tcBorders>
              <w:bottom w:val="single" w:sz="4" w:space="0" w:color="auto"/>
            </w:tcBorders>
            <w:shd w:val="clear" w:color="auto" w:fill="FFFFFF"/>
            <w:vAlign w:val="center"/>
          </w:tcPr>
          <w:p w14:paraId="6850DC24" w14:textId="77777777" w:rsidR="00DB4975" w:rsidRPr="00EC55B3" w:rsidRDefault="00DB4975" w:rsidP="00DB4975">
            <w:pPr>
              <w:pStyle w:val="Header"/>
            </w:pPr>
            <w:r w:rsidRPr="00EC55B3">
              <w:t>Phone Number</w:t>
            </w:r>
          </w:p>
        </w:tc>
        <w:tc>
          <w:tcPr>
            <w:tcW w:w="7560" w:type="dxa"/>
            <w:tcBorders>
              <w:bottom w:val="single" w:sz="4" w:space="0" w:color="auto"/>
            </w:tcBorders>
            <w:vAlign w:val="center"/>
          </w:tcPr>
          <w:p w14:paraId="011A3CC1" w14:textId="491E08CC" w:rsidR="00DB4975" w:rsidRDefault="00DB4975" w:rsidP="00DB4975">
            <w:pPr>
              <w:pStyle w:val="NormalArial"/>
            </w:pPr>
          </w:p>
        </w:tc>
      </w:tr>
      <w:tr w:rsidR="00DB4975" w14:paraId="1415EB97" w14:textId="77777777">
        <w:trPr>
          <w:trHeight w:val="350"/>
        </w:trPr>
        <w:tc>
          <w:tcPr>
            <w:tcW w:w="2880" w:type="dxa"/>
            <w:shd w:val="clear" w:color="auto" w:fill="FFFFFF"/>
            <w:vAlign w:val="center"/>
          </w:tcPr>
          <w:p w14:paraId="26DB305E" w14:textId="77777777" w:rsidR="00DB4975" w:rsidRPr="00EC55B3" w:rsidRDefault="00DB4975" w:rsidP="00DB4975">
            <w:pPr>
              <w:pStyle w:val="Header"/>
            </w:pPr>
            <w:r>
              <w:t>Cell</w:t>
            </w:r>
            <w:r w:rsidRPr="00EC55B3">
              <w:t xml:space="preserve"> Number</w:t>
            </w:r>
          </w:p>
        </w:tc>
        <w:tc>
          <w:tcPr>
            <w:tcW w:w="7560" w:type="dxa"/>
            <w:vAlign w:val="center"/>
          </w:tcPr>
          <w:p w14:paraId="41DB45EA" w14:textId="1423BA3E" w:rsidR="00DB4975" w:rsidRDefault="00DB4975" w:rsidP="00DB4975">
            <w:pPr>
              <w:pStyle w:val="NormalArial"/>
            </w:pPr>
            <w:r>
              <w:t>832-215-5713; 712-313-9351; 214-288-2456</w:t>
            </w:r>
          </w:p>
        </w:tc>
      </w:tr>
      <w:tr w:rsidR="00DB4975" w14:paraId="5B87B2D6" w14:textId="77777777">
        <w:trPr>
          <w:trHeight w:val="350"/>
        </w:trPr>
        <w:tc>
          <w:tcPr>
            <w:tcW w:w="2880" w:type="dxa"/>
            <w:tcBorders>
              <w:bottom w:val="single" w:sz="4" w:space="0" w:color="auto"/>
            </w:tcBorders>
            <w:shd w:val="clear" w:color="auto" w:fill="FFFFFF"/>
            <w:vAlign w:val="center"/>
          </w:tcPr>
          <w:p w14:paraId="27FBC192" w14:textId="77777777" w:rsidR="00DB4975" w:rsidRPr="00EC55B3" w:rsidDel="00075A94" w:rsidRDefault="00DB4975" w:rsidP="00DB4975">
            <w:pPr>
              <w:pStyle w:val="Header"/>
            </w:pPr>
            <w:r>
              <w:t>Market Segment</w:t>
            </w:r>
          </w:p>
        </w:tc>
        <w:tc>
          <w:tcPr>
            <w:tcW w:w="7560" w:type="dxa"/>
            <w:tcBorders>
              <w:bottom w:val="single" w:sz="4" w:space="0" w:color="auto"/>
            </w:tcBorders>
            <w:vAlign w:val="center"/>
          </w:tcPr>
          <w:p w14:paraId="003DBCFC" w14:textId="18AA63F1" w:rsidR="00DB4975" w:rsidRDefault="00DB4975" w:rsidP="00DB4975">
            <w:pPr>
              <w:pStyle w:val="NormalArial"/>
            </w:pPr>
            <w:r>
              <w:t>Independent Generator</w:t>
            </w:r>
          </w:p>
        </w:tc>
      </w:tr>
    </w:tbl>
    <w:p w14:paraId="0278D098"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D1E98" w14:paraId="2E6EEE1B" w14:textId="77777777" w:rsidTr="00C40E57">
        <w:trPr>
          <w:trHeight w:val="350"/>
        </w:trPr>
        <w:tc>
          <w:tcPr>
            <w:tcW w:w="10440" w:type="dxa"/>
            <w:tcBorders>
              <w:bottom w:val="single" w:sz="4" w:space="0" w:color="auto"/>
            </w:tcBorders>
            <w:shd w:val="clear" w:color="auto" w:fill="FFFFFF"/>
            <w:vAlign w:val="center"/>
          </w:tcPr>
          <w:p w14:paraId="5A8B55FF" w14:textId="11C5BC01" w:rsidR="006D1E98" w:rsidRDefault="006D1E98" w:rsidP="00C40E57">
            <w:pPr>
              <w:pStyle w:val="Header"/>
              <w:jc w:val="center"/>
            </w:pPr>
            <w:r>
              <w:t>Comments</w:t>
            </w:r>
          </w:p>
        </w:tc>
      </w:tr>
    </w:tbl>
    <w:p w14:paraId="748203BD" w14:textId="667A3917" w:rsidR="001F56F2" w:rsidRDefault="001F56F2" w:rsidP="00DF5E67">
      <w:pPr>
        <w:pStyle w:val="NormalArial"/>
        <w:spacing w:before="120" w:after="120"/>
      </w:pPr>
      <w:r>
        <w:t xml:space="preserve">Vistra appreciates </w:t>
      </w:r>
      <w:r w:rsidR="00F34701">
        <w:t>ERCOT</w:t>
      </w:r>
      <w:r>
        <w:t xml:space="preserve">’s feedback on this </w:t>
      </w:r>
      <w:r w:rsidR="002E1EB5">
        <w:t>Planning Guide Revision Request (</w:t>
      </w:r>
      <w:r>
        <w:t>PGRR</w:t>
      </w:r>
      <w:r w:rsidR="002E1EB5">
        <w:t>)</w:t>
      </w:r>
      <w:r w:rsidR="00413A18">
        <w:t xml:space="preserve"> and support</w:t>
      </w:r>
      <w:r>
        <w:t xml:space="preserve"> for</w:t>
      </w:r>
      <w:r w:rsidR="00413A18">
        <w:t xml:space="preserve"> the motivation </w:t>
      </w:r>
      <w:r>
        <w:t>behind it</w:t>
      </w:r>
      <w:r w:rsidR="00413A18">
        <w:t xml:space="preserve">. </w:t>
      </w:r>
      <w:r w:rsidR="002E1EB5">
        <w:t xml:space="preserve"> </w:t>
      </w:r>
      <w:r w:rsidR="00C270A5">
        <w:t xml:space="preserve">Vistra reads the concern in ERCOT’s comments to be focused on application of new standards to new generation resources while avoiding impact to existing resources and Vistra is conceptually aligned. However, to accept ERCOT’s suggested alternative approach, Vistra </w:t>
      </w:r>
      <w:proofErr w:type="gramStart"/>
      <w:r w:rsidR="00C270A5">
        <w:t>would need</w:t>
      </w:r>
      <w:proofErr w:type="gramEnd"/>
      <w:r w:rsidR="00C270A5">
        <w:t xml:space="preserve"> to see two additional changes:</w:t>
      </w:r>
    </w:p>
    <w:p w14:paraId="24D2C7CA" w14:textId="5A34718D" w:rsidR="00C270A5" w:rsidRDefault="00C270A5" w:rsidP="00C270A5">
      <w:pPr>
        <w:pStyle w:val="NormalArial"/>
        <w:numPr>
          <w:ilvl w:val="0"/>
          <w:numId w:val="3"/>
        </w:numPr>
        <w:spacing w:before="120" w:after="120"/>
      </w:pPr>
      <w:r>
        <w:t>Exempt nuclear generators from the new proposed Section 5.2.10(2) language to avoid conflict with Nuclear Regulatory Commission requirements;</w:t>
      </w:r>
      <w:r w:rsidR="00B30307">
        <w:rPr>
          <w:rStyle w:val="FootnoteReference"/>
        </w:rPr>
        <w:footnoteReference w:id="1"/>
      </w:r>
      <w:r>
        <w:t xml:space="preserve"> and</w:t>
      </w:r>
    </w:p>
    <w:p w14:paraId="034442C7" w14:textId="16AC451C" w:rsidR="00C270A5" w:rsidRDefault="00C270A5" w:rsidP="00C270A5">
      <w:pPr>
        <w:pStyle w:val="NormalArial"/>
        <w:numPr>
          <w:ilvl w:val="0"/>
          <w:numId w:val="3"/>
        </w:numPr>
        <w:spacing w:before="120" w:after="120"/>
      </w:pPr>
      <w:r>
        <w:t xml:space="preserve">Modify new proposed Section 5.2.10(2) to align with Section 9.2.5(2), so that the QSE may </w:t>
      </w:r>
      <w:r>
        <w:rPr>
          <w:i/>
          <w:iCs/>
        </w:rPr>
        <w:t>direct</w:t>
      </w:r>
      <w:r>
        <w:t xml:space="preserve"> the operation of the breakers, but the remote control of the generation breakers can still occur from the generator control room. </w:t>
      </w:r>
    </w:p>
    <w:p w14:paraId="73726642" w14:textId="5E50EC30" w:rsidR="00FF5E88" w:rsidRDefault="00BE6ED0" w:rsidP="00102AC5">
      <w:pPr>
        <w:pStyle w:val="NormalArial"/>
        <w:spacing w:before="120" w:after="120"/>
      </w:pPr>
      <w:r>
        <w:t>Accordingly</w:t>
      </w:r>
      <w:r w:rsidR="00413A18">
        <w:t xml:space="preserve">, </w:t>
      </w:r>
      <w:r w:rsidR="00B30307">
        <w:t xml:space="preserve">Vistra </w:t>
      </w:r>
      <w:r w:rsidR="00413A18">
        <w:t xml:space="preserve">offers </w:t>
      </w:r>
      <w:r w:rsidR="00324A54">
        <w:t xml:space="preserve">these </w:t>
      </w:r>
      <w:r w:rsidR="00B30307">
        <w:t xml:space="preserve">limited supplemental </w:t>
      </w:r>
      <w:r w:rsidR="00324A54">
        <w:t xml:space="preserve">revisions </w:t>
      </w:r>
      <w:r w:rsidR="00B30307">
        <w:t xml:space="preserve">on top of ERCOT’s November 5, </w:t>
      </w:r>
      <w:proofErr w:type="gramStart"/>
      <w:r w:rsidR="00B30307">
        <w:t>2025</w:t>
      </w:r>
      <w:proofErr w:type="gramEnd"/>
      <w:r w:rsidR="00B30307">
        <w:t xml:space="preserve"> comments. Vistra does note, however, that </w:t>
      </w:r>
      <w:r w:rsidR="00102AC5">
        <w:t xml:space="preserve">broadly requiring changes to meet </w:t>
      </w:r>
      <w:r w:rsidR="00413A18">
        <w:t xml:space="preserve">the new requirements </w:t>
      </w:r>
      <w:proofErr w:type="gramStart"/>
      <w:r w:rsidR="00413A18">
        <w:t xml:space="preserve">in the event </w:t>
      </w:r>
      <w:r w:rsidR="00102AC5">
        <w:t>that</w:t>
      </w:r>
      <w:proofErr w:type="gramEnd"/>
      <w:r w:rsidR="00102AC5">
        <w:t xml:space="preserve"> </w:t>
      </w:r>
      <w:r w:rsidR="00413A18">
        <w:t xml:space="preserve">a modification </w:t>
      </w:r>
      <w:proofErr w:type="gramStart"/>
      <w:r w:rsidR="00413A18">
        <w:t>changing</w:t>
      </w:r>
      <w:proofErr w:type="gramEnd"/>
      <w:r w:rsidR="00413A18">
        <w:t xml:space="preserve"> or adding a POI to the facility (as described in paragraph (1)(c)(iv) of Section 5.2.1) </w:t>
      </w:r>
      <w:r w:rsidR="00102AC5">
        <w:t xml:space="preserve">could </w:t>
      </w:r>
      <w:r w:rsidR="006C261D">
        <w:t xml:space="preserve">have unintended consequences, </w:t>
      </w:r>
      <w:r w:rsidR="00102AC5">
        <w:t>potentially discourag</w:t>
      </w:r>
      <w:r w:rsidR="006C261D">
        <w:t>ing</w:t>
      </w:r>
      <w:r w:rsidR="00102AC5">
        <w:t xml:space="preserve"> the addition of new generation resources at existing generator sites</w:t>
      </w:r>
      <w:r w:rsidR="00413A18">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0B0F2F77" w14:textId="77777777" w:rsidTr="00366799">
        <w:trPr>
          <w:trHeight w:val="350"/>
        </w:trPr>
        <w:tc>
          <w:tcPr>
            <w:tcW w:w="10440" w:type="dxa"/>
            <w:tcBorders>
              <w:bottom w:val="single" w:sz="4" w:space="0" w:color="auto"/>
            </w:tcBorders>
            <w:shd w:val="clear" w:color="auto" w:fill="FFFFFF"/>
            <w:vAlign w:val="center"/>
          </w:tcPr>
          <w:p w14:paraId="06C9E97E" w14:textId="77777777" w:rsidR="00FF5E88" w:rsidRDefault="00FF5E88" w:rsidP="00366799">
            <w:pPr>
              <w:pStyle w:val="Header"/>
              <w:jc w:val="center"/>
            </w:pPr>
            <w:r>
              <w:t>Revised Cover Page Language</w:t>
            </w:r>
          </w:p>
        </w:tc>
      </w:tr>
    </w:tbl>
    <w:p w14:paraId="609C8D8B" w14:textId="77777777" w:rsidR="00FF5E88" w:rsidRPr="00350C00" w:rsidRDefault="00FF5E88" w:rsidP="00DF5E67">
      <w:pPr>
        <w:pStyle w:val="BodyText"/>
        <w:spacing w:before="0" w:after="0"/>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F5E67" w:rsidRPr="00146416" w14:paraId="5C143826" w14:textId="77777777" w:rsidTr="00C40E57">
        <w:trPr>
          <w:trHeight w:val="518"/>
        </w:trPr>
        <w:tc>
          <w:tcPr>
            <w:tcW w:w="2880" w:type="dxa"/>
            <w:tcBorders>
              <w:bottom w:val="single" w:sz="4" w:space="0" w:color="auto"/>
            </w:tcBorders>
            <w:shd w:val="clear" w:color="auto" w:fill="FFFFFF"/>
            <w:vAlign w:val="center"/>
          </w:tcPr>
          <w:p w14:paraId="27DC1046" w14:textId="77777777" w:rsidR="00DF5E67" w:rsidRDefault="00DF5E67" w:rsidP="00C40E57">
            <w:pPr>
              <w:pStyle w:val="Header"/>
            </w:pPr>
            <w:r>
              <w:t>Justification of Reason for Revision and Market Impacts</w:t>
            </w:r>
          </w:p>
        </w:tc>
        <w:tc>
          <w:tcPr>
            <w:tcW w:w="7560" w:type="dxa"/>
            <w:tcBorders>
              <w:bottom w:val="single" w:sz="4" w:space="0" w:color="auto"/>
            </w:tcBorders>
            <w:vAlign w:val="center"/>
          </w:tcPr>
          <w:p w14:paraId="40692758" w14:textId="041CC7AF" w:rsidR="00DF5E67" w:rsidRDefault="00DF5E67" w:rsidP="00C40E57">
            <w:pPr>
              <w:pStyle w:val="NormalArial"/>
              <w:spacing w:before="120" w:after="120"/>
            </w:pPr>
            <w:r>
              <w:t xml:space="preserve">PGRR115 included one change unrelated to the interconnection of Large Loads – specifically, a revision to Section 5 adding </w:t>
            </w:r>
            <w:proofErr w:type="spellStart"/>
            <w:r>
              <w:t>greyboxed</w:t>
            </w:r>
            <w:proofErr w:type="spellEnd"/>
            <w:r>
              <w:t xml:space="preserve"> </w:t>
            </w:r>
            <w:r>
              <w:lastRenderedPageBreak/>
              <w:t xml:space="preserve">Section 5.2.10 that specifies that fault-protective breakers “be under the remote control of the applicable Transmission Operator (TO) and capable </w:t>
            </w:r>
            <w:del w:id="0" w:author="Vistra 110625" w:date="2025-11-05T23:47:00Z" w16du:dateUtc="2025-11-06T05:47:00Z">
              <w:r w:rsidDel="001F56F2">
                <w:delText xml:space="preserve">fo </w:delText>
              </w:r>
            </w:del>
            <w:ins w:id="1" w:author="Vistra 110625" w:date="2025-11-05T23:47:00Z" w16du:dateUtc="2025-11-06T05:47:00Z">
              <w:r w:rsidR="001F56F2">
                <w:t xml:space="preserve">of </w:t>
              </w:r>
            </w:ins>
            <w:r>
              <w:t xml:space="preserve">being operated remotely to comply with an instruction from ERCOT.” </w:t>
            </w:r>
          </w:p>
          <w:p w14:paraId="1D17339D" w14:textId="77777777" w:rsidR="00DF5E67" w:rsidRDefault="00DF5E67" w:rsidP="00C40E57">
            <w:pPr>
              <w:pStyle w:val="NormalArial"/>
              <w:spacing w:before="120" w:after="120"/>
            </w:pPr>
            <w:r>
              <w:t xml:space="preserve">The remote operation of generator breakers by a third party presents significant operational concerns for operators of power plants that were built prior to unbundling, where the determination of which breakers are at “each Point of Interconnection (POI)” may not be self-evident. It is not typical for TOs to control generation breakers, and that concern is particularly heightened for nuclear power plants, where remote operation of generator breakers by a third party (including a TO) could represent a security risk. The </w:t>
            </w:r>
            <w:r w:rsidRPr="00662108">
              <w:t xml:space="preserve">generator breakers </w:t>
            </w:r>
            <w:r>
              <w:t xml:space="preserve">must </w:t>
            </w:r>
            <w:r w:rsidRPr="00662108">
              <w:t xml:space="preserve">be under the control of the </w:t>
            </w:r>
            <w:r>
              <w:t>r</w:t>
            </w:r>
            <w:r w:rsidRPr="00662108">
              <w:t xml:space="preserve">eactor </w:t>
            </w:r>
            <w:r>
              <w:t>o</w:t>
            </w:r>
            <w:r w:rsidRPr="00662108">
              <w:t>perator</w:t>
            </w:r>
            <w:r>
              <w:t>.</w:t>
            </w:r>
          </w:p>
          <w:p w14:paraId="1E23BCF1" w14:textId="0D5904A4" w:rsidR="00DF5E67" w:rsidRPr="00146416" w:rsidRDefault="00DF5E67" w:rsidP="00C40E57">
            <w:pPr>
              <w:pStyle w:val="NormalArial"/>
              <w:spacing w:before="120" w:after="120"/>
            </w:pPr>
            <w:r>
              <w:t xml:space="preserve">Accordingly, to avoid a potential unintended consequence of the </w:t>
            </w:r>
            <w:del w:id="2" w:author="ERCOT 110525" w:date="2025-11-05T12:57:00Z" w16du:dateUtc="2025-11-05T18:57:00Z">
              <w:r w:rsidDel="003E6CE0">
                <w:delText xml:space="preserve">vague </w:delText>
              </w:r>
            </w:del>
            <w:r>
              <w:t>phrasing of new Section 5.2.10,</w:t>
            </w:r>
            <w:ins w:id="3" w:author="ERCOT 110525" w:date="2025-11-05T12:58:00Z" w16du:dateUtc="2025-11-05T18:58:00Z">
              <w:r w:rsidR="003E6CE0">
                <w:t xml:space="preserve"> an additional</w:t>
              </w:r>
            </w:ins>
            <w:ins w:id="4" w:author="ERCOT 110525" w:date="2025-11-05T13:05:00Z" w16du:dateUtc="2025-11-05T19:05:00Z">
              <w:r w:rsidR="003E6CE0">
                <w:t xml:space="preserve"> </w:t>
              </w:r>
            </w:ins>
            <w:ins w:id="5" w:author="ERCOT 110525" w:date="2025-11-05T12:58:00Z" w16du:dateUtc="2025-11-05T18:58:00Z">
              <w:r w:rsidR="003E6CE0">
                <w:t xml:space="preserve">paragraph (2) </w:t>
              </w:r>
            </w:ins>
            <w:ins w:id="6" w:author="ERCOT 110525" w:date="2025-11-05T13:05:00Z" w16du:dateUtc="2025-11-05T19:05:00Z">
              <w:r w:rsidR="003E6CE0">
                <w:t>in</w:t>
              </w:r>
            </w:ins>
            <w:ins w:id="7" w:author="ERCOT 110525" w:date="2025-11-05T12:58:00Z" w16du:dateUtc="2025-11-05T18:58:00Z">
              <w:r w:rsidR="003E6CE0">
                <w:t xml:space="preserve"> Section 5.2.10 </w:t>
              </w:r>
            </w:ins>
            <w:ins w:id="8" w:author="ERCOT 110525" w:date="2025-11-05T13:08:00Z" w16du:dateUtc="2025-11-05T19:08:00Z">
              <w:r w:rsidR="00B4621B">
                <w:t>allows</w:t>
              </w:r>
            </w:ins>
            <w:ins w:id="9" w:author="ERCOT 110525" w:date="2025-11-05T12:58:00Z" w16du:dateUtc="2025-11-05T18:58:00Z">
              <w:r w:rsidR="003E6CE0">
                <w:t xml:space="preserve"> existing generators with a Resource Commissioning Date on or before December 31, </w:t>
              </w:r>
              <w:proofErr w:type="gramStart"/>
              <w:r w:rsidR="003E6CE0">
                <w:t>2025</w:t>
              </w:r>
              <w:proofErr w:type="gramEnd"/>
              <w:r w:rsidR="003E6CE0">
                <w:t xml:space="preserve"> to maintain their current configuration. These units</w:t>
              </w:r>
            </w:ins>
            <w:ins w:id="10" w:author="Vistra 110625" w:date="2025-11-05T23:40:00Z" w16du:dateUtc="2025-11-06T05:40:00Z">
              <w:r w:rsidR="001F56F2">
                <w:t xml:space="preserve"> (with the exclusion of nuclear generators)</w:t>
              </w:r>
            </w:ins>
            <w:ins w:id="11" w:author="ERCOT 110525" w:date="2025-11-05T12:58:00Z" w16du:dateUtc="2025-11-05T18:58:00Z">
              <w:r w:rsidR="003E6CE0">
                <w:t xml:space="preserve"> would need to come into compliance with the new requirements in the event a modification changing or adding a POI to the facility (as described in paragraph (1)(c)(iv) of Section 5.2.1) is made.</w:t>
              </w:r>
            </w:ins>
            <w:del w:id="12" w:author="ERCOT 110525" w:date="2025-11-05T12:58:00Z" w16du:dateUtc="2025-11-05T18:58:00Z">
              <w:r w:rsidDel="003E6CE0">
                <w:delText xml:space="preserve"> Vistra recommends striking the last sentence of Section 5.2.10.  While this does not resolve the vague phrasing directly, it is unnecessary to do so: Vistra supports the general intent of the provision that protective equipment exists to prevent the propagation of a fault current across the broader bulk electric system; Vistra’s concern is limited to the presumption that all implicated breakers need be capable of remote operation by a third party.  Further, as ERCOT stated in its January 24, 2025 comments on PGRR115 in response to similar concerns raised by ERCOT Steel Mills regarding similar language that PGRR115 was adding for Large Loads in Section 9.2.5, “</w:delText>
              </w:r>
              <w:r w:rsidRPr="00DD2272" w:rsidDel="003E6CE0">
                <w:delText>the removal of this phrase does not impact the overall requirements of this Section as existing Protocols already require TOs and QSEs to comply with ERCOT operating instructions with respect to equipment under their control when such actions are needed to maintain the reliability of the ERCOT System</w:delText>
              </w:r>
              <w:r w:rsidDel="003E6CE0">
                <w:delText>.”</w:delText>
              </w:r>
              <w:r w:rsidDel="003E6CE0">
                <w:rPr>
                  <w:rStyle w:val="FootnoteReference"/>
                </w:rPr>
                <w:footnoteReference w:id="2"/>
              </w:r>
            </w:del>
          </w:p>
        </w:tc>
      </w:tr>
    </w:tbl>
    <w:p w14:paraId="1ACE41A8"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7363FBA" w14:textId="77777777">
        <w:trPr>
          <w:trHeight w:val="350"/>
        </w:trPr>
        <w:tc>
          <w:tcPr>
            <w:tcW w:w="10440" w:type="dxa"/>
            <w:tcBorders>
              <w:bottom w:val="single" w:sz="4" w:space="0" w:color="auto"/>
            </w:tcBorders>
            <w:shd w:val="clear" w:color="auto" w:fill="FFFFFF"/>
            <w:vAlign w:val="center"/>
          </w:tcPr>
          <w:p w14:paraId="75B977CF" w14:textId="77777777" w:rsidR="00152993" w:rsidRDefault="00152993">
            <w:pPr>
              <w:pStyle w:val="Header"/>
              <w:jc w:val="center"/>
            </w:pPr>
            <w:r>
              <w:t xml:space="preserve">Revised Proposed </w:t>
            </w:r>
            <w:r w:rsidR="00C158EE">
              <w:t xml:space="preserve">Guide </w:t>
            </w:r>
            <w:r>
              <w:t>Language</w:t>
            </w:r>
          </w:p>
        </w:tc>
      </w:tr>
    </w:tbl>
    <w:p w14:paraId="2737A268" w14:textId="77777777" w:rsidR="00F34701" w:rsidRPr="001313B4" w:rsidRDefault="00F34701" w:rsidP="00F34701">
      <w:pPr>
        <w:rPr>
          <w:rFonts w:ascii="Arial" w:hAnsi="Arial" w:cs="Arial"/>
          <w:b/>
          <w:i/>
          <w:color w:val="FF0000"/>
          <w:sz w:val="22"/>
          <w:szCs w:val="22"/>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F34701" w:rsidRPr="00AC1E4E" w14:paraId="1B07C6CE" w14:textId="77777777" w:rsidTr="00CA082F">
        <w:tc>
          <w:tcPr>
            <w:tcW w:w="9766" w:type="dxa"/>
            <w:shd w:val="pct12" w:color="auto" w:fill="auto"/>
          </w:tcPr>
          <w:p w14:paraId="1C5E2F79" w14:textId="77777777" w:rsidR="00F34701" w:rsidRDefault="00F34701" w:rsidP="00CA082F">
            <w:pPr>
              <w:pStyle w:val="BodyTextNumbered"/>
              <w:spacing w:before="120"/>
              <w:ind w:left="0" w:firstLine="0"/>
              <w:rPr>
                <w:bCs/>
              </w:rPr>
            </w:pPr>
            <w:bookmarkStart w:id="15" w:name="_Hlk212067622"/>
            <w:bookmarkStart w:id="16" w:name="_Hlk212067632"/>
            <w:r>
              <w:rPr>
                <w:b/>
                <w:i/>
              </w:rPr>
              <w:t>[PGRR115</w:t>
            </w:r>
            <w:r w:rsidRPr="00AC1E4E">
              <w:rPr>
                <w:b/>
                <w:i/>
              </w:rPr>
              <w:t xml:space="preserve">: </w:t>
            </w:r>
            <w:r>
              <w:rPr>
                <w:b/>
                <w:i/>
              </w:rPr>
              <w:t xml:space="preserve"> Insert Section 5.2.10 below upon system implementation of NPRR1234</w:t>
            </w:r>
            <w:r w:rsidRPr="00AC1E4E">
              <w:rPr>
                <w:b/>
                <w:i/>
              </w:rPr>
              <w:t>:]</w:t>
            </w:r>
          </w:p>
          <w:p w14:paraId="644FF791" w14:textId="77777777" w:rsidR="00F34701" w:rsidRPr="002C111D" w:rsidRDefault="00F34701" w:rsidP="00CA082F">
            <w:pPr>
              <w:keepNext/>
              <w:tabs>
                <w:tab w:val="left" w:pos="1080"/>
              </w:tabs>
              <w:spacing w:before="240" w:after="240"/>
              <w:outlineLvl w:val="2"/>
              <w:rPr>
                <w:b/>
                <w:bCs/>
                <w:i/>
              </w:rPr>
            </w:pPr>
            <w:r w:rsidRPr="002C111D">
              <w:rPr>
                <w:b/>
                <w:bCs/>
                <w:i/>
              </w:rPr>
              <w:lastRenderedPageBreak/>
              <w:t>5.2.10</w:t>
            </w:r>
            <w:r w:rsidRPr="002C111D">
              <w:rPr>
                <w:b/>
                <w:bCs/>
                <w:i/>
              </w:rPr>
              <w:tab/>
              <w:t>Required Interconnection Equipment</w:t>
            </w:r>
          </w:p>
          <w:p w14:paraId="7B08DE72" w14:textId="77777777" w:rsidR="006D1E98" w:rsidRPr="00F34701" w:rsidRDefault="00F34701" w:rsidP="006D1E98">
            <w:pPr>
              <w:pStyle w:val="BodyTextNumbered"/>
              <w:rPr>
                <w:ins w:id="17" w:author="ERCOT 110525" w:date="2025-11-05T10:37:00Z" w16du:dateUtc="2025-11-05T16:37:00Z"/>
              </w:rPr>
            </w:pPr>
            <w:r w:rsidRPr="002C111D">
              <w:t>(1)</w:t>
            </w:r>
            <w:r w:rsidRPr="002C111D">
              <w:tab/>
              <w:t xml:space="preserve">Each POI for a Generation Resource, </w:t>
            </w:r>
            <w:r>
              <w:t>ESR</w:t>
            </w:r>
            <w:r w:rsidRPr="002C111D">
              <w:t>, or SOG interconnected at transmission voltage to the ERCOT System must have a permanent configuration consisting of a station with breakers capable of interrupting fault current to sectionalize the transmission lines connecting the station to the ERCOT System.</w:t>
            </w:r>
            <w:del w:id="18" w:author="Vistra" w:date="2025-10-30T12:48:00Z">
              <w:r w:rsidRPr="002C111D" w:rsidDel="00023FDB">
                <w:delText xml:space="preserve"> </w:delText>
              </w:r>
              <w:r w:rsidDel="00023FDB">
                <w:delText xml:space="preserve"> </w:delText>
              </w:r>
              <w:r w:rsidRPr="002C111D" w:rsidDel="00023FDB">
                <w:delText xml:space="preserve">The breakers shall be under the remote control of the applicable </w:delText>
              </w:r>
              <w:r w:rsidDel="00023FDB">
                <w:delText>Transmission Operator (</w:delText>
              </w:r>
              <w:r w:rsidRPr="002C111D" w:rsidDel="00023FDB">
                <w:delText>TO</w:delText>
              </w:r>
              <w:r w:rsidDel="00023FDB">
                <w:delText>)</w:delText>
              </w:r>
              <w:r w:rsidRPr="002C111D" w:rsidDel="00023FDB">
                <w:delText xml:space="preserve"> and capable of being operated remotely to comply with an instruction from ERCOT.</w:delText>
              </w:r>
            </w:del>
            <w:ins w:id="19" w:author="ERCOT 110525" w:date="2025-11-05T10:37:00Z" w16du:dateUtc="2025-11-05T16:37:00Z">
              <w:r w:rsidR="006D1E98" w:rsidRPr="00F34701">
                <w:t xml:space="preserve">  The breakers shall be under the remote control of the applicable Transmission Operator (TO) and capable of being operated remotely to comply with an instruction from ERCOT.</w:t>
              </w:r>
            </w:ins>
          </w:p>
          <w:p w14:paraId="308C8CF1" w14:textId="15057F95" w:rsidR="00F34701" w:rsidRPr="00780C60" w:rsidRDefault="006D1E98" w:rsidP="006D1E98">
            <w:pPr>
              <w:pStyle w:val="BodyTextNumbered"/>
            </w:pPr>
            <w:bookmarkStart w:id="20" w:name="_Hlk213254802"/>
            <w:ins w:id="21" w:author="ERCOT 110525" w:date="2025-11-05T10:37:00Z" w16du:dateUtc="2025-11-05T16:37:00Z">
              <w:r w:rsidRPr="00F34701">
                <w:t>(2)</w:t>
              </w:r>
              <w:r w:rsidRPr="00F34701">
                <w:tab/>
                <w:t xml:space="preserve">For a Generation Resource, ESR, or SOG with a Resource Commissioning Date on or before December 31, 2025, the applicable breakers described in paragraph (1) of this Section may be </w:t>
              </w:r>
              <w:del w:id="22" w:author="Vistra 110625" w:date="2025-11-05T22:07:00Z" w16du:dateUtc="2025-11-06T04:07:00Z">
                <w:r w:rsidRPr="00F34701" w:rsidDel="00955A4E">
                  <w:delText xml:space="preserve">under the </w:delText>
                </w:r>
              </w:del>
              <w:r w:rsidRPr="00F34701">
                <w:t>remote</w:t>
              </w:r>
            </w:ins>
            <w:ins w:id="23" w:author="Vistra 110625" w:date="2025-11-05T22:07:00Z" w16du:dateUtc="2025-11-06T04:07:00Z">
              <w:r w:rsidR="00955A4E">
                <w:t>ly</w:t>
              </w:r>
            </w:ins>
            <w:ins w:id="24" w:author="ERCOT 110525" w:date="2025-11-05T10:37:00Z" w16du:dateUtc="2025-11-05T16:37:00Z">
              <w:r w:rsidRPr="00F34701">
                <w:t xml:space="preserve"> control</w:t>
              </w:r>
            </w:ins>
            <w:ins w:id="25" w:author="Vistra 110625" w:date="2025-11-05T22:07:00Z" w16du:dateUtc="2025-11-06T04:07:00Z">
              <w:r w:rsidR="00955A4E">
                <w:t>lable at the direction</w:t>
              </w:r>
            </w:ins>
            <w:ins w:id="26" w:author="ERCOT 110525" w:date="2025-11-05T10:37:00Z" w16du:dateUtc="2025-11-05T16:37:00Z">
              <w:r w:rsidRPr="00F34701">
                <w:t xml:space="preserve"> of the </w:t>
              </w:r>
            </w:ins>
            <w:ins w:id="27" w:author="Vistra 110625" w:date="2025-11-05T22:08:00Z" w16du:dateUtc="2025-11-06T04:08:00Z">
              <w:r w:rsidR="00955A4E">
                <w:t xml:space="preserve">applicable </w:t>
              </w:r>
            </w:ins>
            <w:ins w:id="28" w:author="ERCOT 110525" w:date="2025-11-05T10:37:00Z" w16du:dateUtc="2025-11-05T16:37:00Z">
              <w:r w:rsidRPr="00F34701">
                <w:t xml:space="preserve">Qualified Scheduling Entity (QSE) in lieu of the TO. </w:t>
              </w:r>
              <w:del w:id="29" w:author="Vistra 110625" w:date="2025-11-05T22:18:00Z" w16du:dateUtc="2025-11-06T04:18:00Z">
                <w:r w:rsidRPr="00F34701" w:rsidDel="00136C97">
                  <w:delText>The</w:delText>
                </w:r>
              </w:del>
            </w:ins>
            <w:ins w:id="30" w:author="Vistra 110625" w:date="2025-11-05T22:18:00Z" w16du:dateUtc="2025-11-06T04:18:00Z">
              <w:r w:rsidR="00136C97">
                <w:t>A</w:t>
              </w:r>
            </w:ins>
            <w:ins w:id="31" w:author="ERCOT 110525" w:date="2025-11-05T10:37:00Z" w16du:dateUtc="2025-11-05T16:37:00Z">
              <w:r w:rsidRPr="00F34701">
                <w:t xml:space="preserve"> Generation Resource, ESR, or SOG </w:t>
              </w:r>
            </w:ins>
            <w:ins w:id="32" w:author="Vistra 110625" w:date="2025-11-05T22:18:00Z" w16du:dateUtc="2025-11-06T04:18:00Z">
              <w:r w:rsidR="00136C97">
                <w:t xml:space="preserve">with a Resource Commissioning Date on or before December 31, </w:t>
              </w:r>
              <w:proofErr w:type="gramStart"/>
              <w:r w:rsidR="00136C97">
                <w:t>2025</w:t>
              </w:r>
              <w:proofErr w:type="gramEnd"/>
              <w:r w:rsidR="00136C97">
                <w:t xml:space="preserve"> other than a nuclear Generation Resource </w:t>
              </w:r>
            </w:ins>
            <w:ins w:id="33" w:author="ERCOT 110525" w:date="2025-11-05T10:37:00Z" w16du:dateUtc="2025-11-05T16:37:00Z">
              <w:r w:rsidRPr="00F34701">
                <w:t>shall comply with the requirements of paragraph (1) of this Section if a modification subject to the requirements of paragraph (1)(c)(iv) of Section 5.2.1, Applicability, is made.</w:t>
              </w:r>
            </w:ins>
            <w:bookmarkEnd w:id="20"/>
          </w:p>
        </w:tc>
      </w:tr>
      <w:bookmarkEnd w:id="15"/>
      <w:bookmarkEnd w:id="16"/>
    </w:tbl>
    <w:p w14:paraId="14628ABB" w14:textId="77777777" w:rsidR="00152993" w:rsidRDefault="00152993">
      <w:pPr>
        <w:pStyle w:val="BodyText"/>
      </w:pPr>
    </w:p>
    <w:p w14:paraId="2370DCC3" w14:textId="77777777" w:rsidR="00152993" w:rsidRDefault="00152993">
      <w:pPr>
        <w:pStyle w:val="BodyText"/>
      </w:pPr>
    </w:p>
    <w:sectPr w:rsidR="00152993" w:rsidSect="0074209E">
      <w:headerReference w:type="default" r:id="rId15"/>
      <w:footerReference w:type="defaul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5248A8" w14:textId="77777777" w:rsidR="00E90C9D" w:rsidRDefault="00E90C9D">
      <w:r>
        <w:separator/>
      </w:r>
    </w:p>
  </w:endnote>
  <w:endnote w:type="continuationSeparator" w:id="0">
    <w:p w14:paraId="6A3A1503" w14:textId="77777777" w:rsidR="00E90C9D" w:rsidRDefault="00E90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CB274" w14:textId="742B690C" w:rsidR="003D0994" w:rsidRDefault="00DF5E67" w:rsidP="0074209E">
    <w:pPr>
      <w:pStyle w:val="Footer"/>
      <w:tabs>
        <w:tab w:val="clear" w:pos="4320"/>
        <w:tab w:val="clear" w:pos="8640"/>
        <w:tab w:val="right" w:pos="9360"/>
      </w:tabs>
      <w:rPr>
        <w:rFonts w:ascii="Arial" w:hAnsi="Arial"/>
        <w:sz w:val="18"/>
      </w:rPr>
    </w:pPr>
    <w:r>
      <w:rPr>
        <w:rFonts w:ascii="Arial" w:hAnsi="Arial"/>
        <w:sz w:val="18"/>
      </w:rPr>
      <w:t>133</w:t>
    </w:r>
    <w:r w:rsidR="00170E84">
      <w:rPr>
        <w:rFonts w:ascii="Arial" w:hAnsi="Arial"/>
        <w:sz w:val="18"/>
      </w:rPr>
      <w:t>P</w:t>
    </w:r>
    <w:r w:rsidR="00C158EE">
      <w:rPr>
        <w:rFonts w:ascii="Arial" w:hAnsi="Arial"/>
        <w:sz w:val="18"/>
      </w:rPr>
      <w:t>GRR</w:t>
    </w:r>
    <w:r>
      <w:rPr>
        <w:rFonts w:ascii="Arial" w:hAnsi="Arial"/>
        <w:sz w:val="18"/>
      </w:rPr>
      <w:t>-</w:t>
    </w:r>
    <w:r w:rsidR="00602176">
      <w:rPr>
        <w:rFonts w:ascii="Arial" w:hAnsi="Arial"/>
        <w:sz w:val="18"/>
      </w:rPr>
      <w:t>0</w:t>
    </w:r>
    <w:r w:rsidR="005E7A76">
      <w:rPr>
        <w:rFonts w:ascii="Arial" w:hAnsi="Arial"/>
        <w:sz w:val="18"/>
      </w:rPr>
      <w:t>3</w:t>
    </w:r>
    <w:r w:rsidR="00C158EE">
      <w:rPr>
        <w:rFonts w:ascii="Arial" w:hAnsi="Arial"/>
        <w:sz w:val="18"/>
      </w:rPr>
      <w:t xml:space="preserve"> </w:t>
    </w:r>
    <w:r w:rsidR="00BB04FA">
      <w:rPr>
        <w:rFonts w:ascii="Arial" w:hAnsi="Arial"/>
        <w:sz w:val="18"/>
      </w:rPr>
      <w:t xml:space="preserve">Vistra </w:t>
    </w:r>
    <w:r w:rsidR="007269C4">
      <w:rPr>
        <w:rFonts w:ascii="Arial" w:hAnsi="Arial"/>
        <w:sz w:val="18"/>
      </w:rPr>
      <w:t>Comment</w:t>
    </w:r>
    <w:r>
      <w:rPr>
        <w:rFonts w:ascii="Arial" w:hAnsi="Arial"/>
        <w:sz w:val="18"/>
      </w:rPr>
      <w:t>s 110</w:t>
    </w:r>
    <w:r w:rsidR="00BB04FA">
      <w:rPr>
        <w:rFonts w:ascii="Arial" w:hAnsi="Arial"/>
        <w:sz w:val="18"/>
      </w:rPr>
      <w:t>6</w:t>
    </w:r>
    <w:r>
      <w:rPr>
        <w:rFonts w:ascii="Arial" w:hAnsi="Arial"/>
        <w:sz w:val="18"/>
      </w:rPr>
      <w:t>25</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6556F32A"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E48D35" w14:textId="77777777" w:rsidR="00E90C9D" w:rsidRDefault="00E90C9D">
      <w:r>
        <w:separator/>
      </w:r>
    </w:p>
  </w:footnote>
  <w:footnote w:type="continuationSeparator" w:id="0">
    <w:p w14:paraId="5991E058" w14:textId="77777777" w:rsidR="00E90C9D" w:rsidRDefault="00E90C9D">
      <w:r>
        <w:continuationSeparator/>
      </w:r>
    </w:p>
  </w:footnote>
  <w:footnote w:id="1">
    <w:p w14:paraId="28F50332" w14:textId="787F8FAE" w:rsidR="00B30307" w:rsidRDefault="00B30307">
      <w:pPr>
        <w:pStyle w:val="FootnoteText"/>
      </w:pPr>
    </w:p>
  </w:footnote>
  <w:footnote w:id="2">
    <w:p w14:paraId="0EBAF867" w14:textId="77777777" w:rsidR="00DF5E67" w:rsidDel="003E6CE0" w:rsidRDefault="00DF5E67" w:rsidP="00DF5E67">
      <w:pPr>
        <w:pStyle w:val="FootnoteText"/>
        <w:rPr>
          <w:del w:id="13" w:author="ERCOT 110525" w:date="2025-11-05T12:58:00Z" w16du:dateUtc="2025-11-05T18:58:00Z"/>
        </w:rPr>
      </w:pPr>
      <w:del w:id="14" w:author="ERCOT 110525" w:date="2025-11-05T12:58:00Z" w16du:dateUtc="2025-11-05T18:58:00Z">
        <w:r w:rsidDel="003E6CE0">
          <w:rPr>
            <w:rStyle w:val="FootnoteReference"/>
          </w:rPr>
          <w:footnoteRef/>
        </w:r>
        <w:r w:rsidDel="003E6CE0">
          <w:delText xml:space="preserve"> </w:delText>
        </w:r>
        <w:r w:rsidDel="003E6CE0">
          <w:fldChar w:fldCharType="begin"/>
        </w:r>
        <w:r w:rsidDel="003E6CE0">
          <w:delInstrText>HYPERLINK "https://www.ercot.com/files/docs/2025/01/24/115PGRR-17%20ERCOT%20Comments%20012425.docx"</w:delInstrText>
        </w:r>
        <w:r w:rsidDel="003E6CE0">
          <w:fldChar w:fldCharType="separate"/>
        </w:r>
        <w:r w:rsidRPr="00146416" w:rsidDel="003E6CE0">
          <w:rPr>
            <w:rStyle w:val="Hyperlink"/>
            <w:rFonts w:ascii="Arial" w:hAnsi="Arial"/>
          </w:rPr>
          <w:delText>115PGRR-17 ERCOT Comments 012425</w:delText>
        </w:r>
        <w:r w:rsidDel="003E6CE0">
          <w:fldChar w:fldCharType="end"/>
        </w:r>
        <w:r w:rsidDel="003E6CE0">
          <w:rPr>
            <w:rFonts w:ascii="Arial" w:hAnsi="Arial"/>
          </w:rPr>
          <w:delText xml:space="preserve"> at 4.</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1D67B" w14:textId="77777777" w:rsidR="003D0994" w:rsidRDefault="00170E84">
    <w:pPr>
      <w:pStyle w:val="Header"/>
      <w:jc w:val="center"/>
      <w:rPr>
        <w:sz w:val="32"/>
      </w:rPr>
    </w:pPr>
    <w:r>
      <w:rPr>
        <w:sz w:val="32"/>
      </w:rPr>
      <w:t>P</w:t>
    </w:r>
    <w:r w:rsidR="00C158EE">
      <w:rPr>
        <w:sz w:val="32"/>
      </w:rPr>
      <w:t xml:space="preserve">GRR </w:t>
    </w:r>
    <w:r w:rsidR="003D0994">
      <w:rPr>
        <w:sz w:val="32"/>
      </w:rPr>
      <w:t>Comments</w:t>
    </w:r>
  </w:p>
  <w:p w14:paraId="4A5E1AD4"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6CB3FFF"/>
    <w:multiLevelType w:val="hybridMultilevel"/>
    <w:tmpl w:val="D2BC290A"/>
    <w:lvl w:ilvl="0" w:tplc="5FCEF4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625625696">
    <w:abstractNumId w:val="0"/>
  </w:num>
  <w:num w:numId="2" w16cid:durableId="196355925">
    <w:abstractNumId w:val="2"/>
  </w:num>
  <w:num w:numId="3" w16cid:durableId="127606174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110525">
    <w15:presenceInfo w15:providerId="None" w15:userId="ERCOT 110525"/>
  </w15:person>
  <w15:person w15:author="Vistra">
    <w15:presenceInfo w15:providerId="None" w15:userId="Vist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7668"/>
    <w:rsid w:val="00075A94"/>
    <w:rsid w:val="000C1D8F"/>
    <w:rsid w:val="00102AC5"/>
    <w:rsid w:val="00103D55"/>
    <w:rsid w:val="0012327D"/>
    <w:rsid w:val="00132855"/>
    <w:rsid w:val="00136C97"/>
    <w:rsid w:val="00152993"/>
    <w:rsid w:val="00170297"/>
    <w:rsid w:val="00170E84"/>
    <w:rsid w:val="001A227D"/>
    <w:rsid w:val="001E2032"/>
    <w:rsid w:val="001F56F2"/>
    <w:rsid w:val="00237F13"/>
    <w:rsid w:val="002771E6"/>
    <w:rsid w:val="002E1EB5"/>
    <w:rsid w:val="003010C0"/>
    <w:rsid w:val="00313B5A"/>
    <w:rsid w:val="00324A54"/>
    <w:rsid w:val="00332A97"/>
    <w:rsid w:val="00350C00"/>
    <w:rsid w:val="00366113"/>
    <w:rsid w:val="00366799"/>
    <w:rsid w:val="003C270C"/>
    <w:rsid w:val="003C405A"/>
    <w:rsid w:val="003D0994"/>
    <w:rsid w:val="003E6CE0"/>
    <w:rsid w:val="003E7D74"/>
    <w:rsid w:val="00413A18"/>
    <w:rsid w:val="00423824"/>
    <w:rsid w:val="0043567D"/>
    <w:rsid w:val="00494D48"/>
    <w:rsid w:val="004B7B90"/>
    <w:rsid w:val="004E2C19"/>
    <w:rsid w:val="005D284C"/>
    <w:rsid w:val="005E5D92"/>
    <w:rsid w:val="005E7A76"/>
    <w:rsid w:val="00602176"/>
    <w:rsid w:val="00633E23"/>
    <w:rsid w:val="00673B94"/>
    <w:rsid w:val="00680AC6"/>
    <w:rsid w:val="006835D8"/>
    <w:rsid w:val="006C261D"/>
    <w:rsid w:val="006C316E"/>
    <w:rsid w:val="006D0F7C"/>
    <w:rsid w:val="006D1E98"/>
    <w:rsid w:val="007269C4"/>
    <w:rsid w:val="00734EAF"/>
    <w:rsid w:val="0074209E"/>
    <w:rsid w:val="007F2CA8"/>
    <w:rsid w:val="007F3E62"/>
    <w:rsid w:val="007F7161"/>
    <w:rsid w:val="00823E4A"/>
    <w:rsid w:val="00833D66"/>
    <w:rsid w:val="00833D8D"/>
    <w:rsid w:val="0085559E"/>
    <w:rsid w:val="008866D9"/>
    <w:rsid w:val="00896B1B"/>
    <w:rsid w:val="008E559E"/>
    <w:rsid w:val="00916080"/>
    <w:rsid w:val="00921A68"/>
    <w:rsid w:val="00955A4E"/>
    <w:rsid w:val="00960706"/>
    <w:rsid w:val="00A015C4"/>
    <w:rsid w:val="00A15172"/>
    <w:rsid w:val="00A60C44"/>
    <w:rsid w:val="00B30307"/>
    <w:rsid w:val="00B4621B"/>
    <w:rsid w:val="00B70AF8"/>
    <w:rsid w:val="00B845F9"/>
    <w:rsid w:val="00BB04FA"/>
    <w:rsid w:val="00BE6ED0"/>
    <w:rsid w:val="00C0598D"/>
    <w:rsid w:val="00C11956"/>
    <w:rsid w:val="00C158EE"/>
    <w:rsid w:val="00C270A5"/>
    <w:rsid w:val="00C602E5"/>
    <w:rsid w:val="00C748FD"/>
    <w:rsid w:val="00CA082F"/>
    <w:rsid w:val="00D24DCF"/>
    <w:rsid w:val="00D4046E"/>
    <w:rsid w:val="00D57967"/>
    <w:rsid w:val="00D86A6A"/>
    <w:rsid w:val="00DB4975"/>
    <w:rsid w:val="00DD4739"/>
    <w:rsid w:val="00DE5F33"/>
    <w:rsid w:val="00DF5E67"/>
    <w:rsid w:val="00E07B54"/>
    <w:rsid w:val="00E11F78"/>
    <w:rsid w:val="00E60077"/>
    <w:rsid w:val="00E621E1"/>
    <w:rsid w:val="00E90C9D"/>
    <w:rsid w:val="00EC55B3"/>
    <w:rsid w:val="00F038EC"/>
    <w:rsid w:val="00F34701"/>
    <w:rsid w:val="00F36B5B"/>
    <w:rsid w:val="00F96FB2"/>
    <w:rsid w:val="00FB51D8"/>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DE2BB3"/>
  <w15:chartTrackingRefBased/>
  <w15:docId w15:val="{CED946EF-CF32-4F1D-8FFF-9884D8A79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BodyTextNumbered">
    <w:name w:val="Body Text Numbered"/>
    <w:basedOn w:val="BodyText"/>
    <w:link w:val="BodyTextNumberedChar1"/>
    <w:rsid w:val="00F34701"/>
    <w:pPr>
      <w:spacing w:before="0" w:after="240"/>
      <w:ind w:left="720" w:hanging="720"/>
    </w:pPr>
    <w:rPr>
      <w:iCs/>
      <w:szCs w:val="20"/>
    </w:rPr>
  </w:style>
  <w:style w:type="character" w:customStyle="1" w:styleId="BodyTextNumberedChar1">
    <w:name w:val="Body Text Numbered Char1"/>
    <w:link w:val="BodyTextNumbered"/>
    <w:rsid w:val="00F34701"/>
    <w:rPr>
      <w:iCs/>
      <w:sz w:val="24"/>
    </w:rPr>
  </w:style>
  <w:style w:type="paragraph" w:styleId="Revision">
    <w:name w:val="Revision"/>
    <w:hidden/>
    <w:uiPriority w:val="99"/>
    <w:semiHidden/>
    <w:rsid w:val="00F34701"/>
    <w:rPr>
      <w:sz w:val="24"/>
      <w:szCs w:val="24"/>
    </w:rPr>
  </w:style>
  <w:style w:type="character" w:styleId="UnresolvedMention">
    <w:name w:val="Unresolved Mention"/>
    <w:basedOn w:val="DefaultParagraphFont"/>
    <w:uiPriority w:val="99"/>
    <w:semiHidden/>
    <w:unhideWhenUsed/>
    <w:rsid w:val="00DF5E67"/>
    <w:rPr>
      <w:color w:val="605E5C"/>
      <w:shd w:val="clear" w:color="auto" w:fill="E1DFDD"/>
    </w:rPr>
  </w:style>
  <w:style w:type="paragraph" w:styleId="FootnoteText">
    <w:name w:val="footnote text"/>
    <w:basedOn w:val="Normal"/>
    <w:link w:val="FootnoteTextChar"/>
    <w:rsid w:val="00DF5E67"/>
    <w:rPr>
      <w:sz w:val="18"/>
      <w:szCs w:val="20"/>
    </w:rPr>
  </w:style>
  <w:style w:type="character" w:customStyle="1" w:styleId="FootnoteTextChar">
    <w:name w:val="Footnote Text Char"/>
    <w:basedOn w:val="DefaultParagraphFont"/>
    <w:link w:val="FootnoteText"/>
    <w:rsid w:val="00DF5E67"/>
    <w:rPr>
      <w:sz w:val="18"/>
    </w:rPr>
  </w:style>
  <w:style w:type="character" w:customStyle="1" w:styleId="NormalArialChar">
    <w:name w:val="Normal+Arial Char"/>
    <w:link w:val="NormalArial"/>
    <w:rsid w:val="00DF5E67"/>
    <w:rPr>
      <w:rFonts w:ascii="Arial" w:hAnsi="Arial"/>
      <w:sz w:val="24"/>
      <w:szCs w:val="24"/>
    </w:rPr>
  </w:style>
  <w:style w:type="character" w:styleId="FootnoteReference">
    <w:name w:val="footnote reference"/>
    <w:rsid w:val="00DF5E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531254">
      <w:bodyDiv w:val="1"/>
      <w:marLeft w:val="0"/>
      <w:marRight w:val="0"/>
      <w:marTop w:val="0"/>
      <w:marBottom w:val="0"/>
      <w:divBdr>
        <w:top w:val="none" w:sz="0" w:space="0" w:color="auto"/>
        <w:left w:val="none" w:sz="0" w:space="0" w:color="auto"/>
        <w:bottom w:val="none" w:sz="0" w:space="0" w:color="auto"/>
        <w:right w:val="none" w:sz="0" w:space="0" w:color="auto"/>
      </w:divBdr>
    </w:div>
    <w:div w:id="538207346">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tie.Rich@vistracorp.com"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onica.Jha@vistracorp.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33"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ed.bonskowski@vistracor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3FBFDEF67D18B4695BE17E0EB0DC070" ma:contentTypeVersion="7" ma:contentTypeDescription="Create a new document." ma:contentTypeScope="" ma:versionID="bfcdada066d3beef0ec69aa9979a5586">
  <xsd:schema xmlns:xsd="http://www.w3.org/2001/XMLSchema" xmlns:xs="http://www.w3.org/2001/XMLSchema" xmlns:p="http://schemas.microsoft.com/office/2006/metadata/properties" xmlns:ns2="626b2397-a48d-47e3-8dc6-eaa79a4d929d" targetNamespace="http://schemas.microsoft.com/office/2006/metadata/properties" ma:root="true" ma:fieldsID="0057b85195959adff97bbe8887ede8f2" ns2:_="">
    <xsd:import namespace="626b2397-a48d-47e3-8dc6-eaa79a4d929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6b2397-a48d-47e3-8dc6-eaa79a4d92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8520EB-A9E7-4EB4-9911-56183B35B368}">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customXml/itemProps2.xml><?xml version="1.0" encoding="utf-8"?>
<ds:datastoreItem xmlns:ds="http://schemas.openxmlformats.org/officeDocument/2006/customXml" ds:itemID="{01010E7C-4473-4D5B-BA5A-A3E8BBFB0AF7}">
  <ds:schemaRefs>
    <ds:schemaRef ds:uri="http://schemas.openxmlformats.org/officeDocument/2006/bibliography"/>
  </ds:schemaRefs>
</ds:datastoreItem>
</file>

<file path=customXml/itemProps3.xml><?xml version="1.0" encoding="utf-8"?>
<ds:datastoreItem xmlns:ds="http://schemas.openxmlformats.org/officeDocument/2006/customXml" ds:itemID="{0590625D-43EB-49AC-A02E-4EBC5973EE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6b2397-a48d-47e3-8dc6-eaa79a4d92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0C8838-D287-4BE7-A612-171038101A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659</Words>
  <Characters>5252</Characters>
  <Application>Microsoft Office Word</Application>
  <DocSecurity>0</DocSecurity>
  <Lines>43</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4</cp:revision>
  <cp:lastPrinted>2001-06-20T16:28:00Z</cp:lastPrinted>
  <dcterms:created xsi:type="dcterms:W3CDTF">2025-11-06T17:55:00Z</dcterms:created>
  <dcterms:modified xsi:type="dcterms:W3CDTF">2025-11-06T20:33:00Z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2025-11-05T16:38:16Z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83252720-c801-43d6-8217-20cc244caf42</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y fmtid="{D5CDD505-2E9C-101B-9397-08002B2CF9AE}" pid="10" name="ContentTypeId">
    <vt:lpwstr>0x01010063FBFDEF67D18B4695BE17E0EB0DC070</vt:lpwstr>
  </property>
</Properties>
</file>